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12B328" w14:textId="71AFBFB7" w:rsidR="006944D8" w:rsidRPr="00BF4AB1" w:rsidRDefault="006944D8" w:rsidP="00017092">
      <w:pPr>
        <w:spacing w:after="0" w:line="240" w:lineRule="auto"/>
        <w:rPr>
          <w:b/>
          <w:bCs/>
          <w:sz w:val="22"/>
          <w:szCs w:val="22"/>
        </w:rPr>
      </w:pPr>
    </w:p>
    <w:p w14:paraId="2FBDD343" w14:textId="576C4C40" w:rsidR="00A0483F" w:rsidRPr="00017092" w:rsidRDefault="0050491A" w:rsidP="00017092">
      <w:pPr>
        <w:pStyle w:val="Prrafodelista"/>
        <w:numPr>
          <w:ilvl w:val="0"/>
          <w:numId w:val="5"/>
        </w:numPr>
        <w:spacing w:after="0" w:line="240" w:lineRule="auto"/>
        <w:rPr>
          <w:rFonts w:ascii="Century Gothic" w:hAnsi="Century Gothic"/>
          <w:b/>
          <w:bCs/>
          <w:sz w:val="20"/>
          <w:szCs w:val="20"/>
        </w:rPr>
      </w:pPr>
      <w:r w:rsidRPr="00017092">
        <w:rPr>
          <w:rFonts w:ascii="Century Gothic" w:hAnsi="Century Gothic"/>
          <w:b/>
          <w:bCs/>
          <w:sz w:val="20"/>
          <w:szCs w:val="20"/>
        </w:rPr>
        <w:t>INFORMACIÓN GENERAL</w:t>
      </w:r>
    </w:p>
    <w:p w14:paraId="168515F9" w14:textId="77777777" w:rsidR="00A0483F" w:rsidRPr="00017092" w:rsidRDefault="00A0483F" w:rsidP="00017092">
      <w:pPr>
        <w:spacing w:after="0" w:line="240" w:lineRule="auto"/>
        <w:rPr>
          <w:rFonts w:ascii="Century Gothic" w:hAnsi="Century Gothic"/>
          <w:b/>
          <w:bCs/>
          <w:sz w:val="20"/>
          <w:szCs w:val="20"/>
        </w:rPr>
      </w:pPr>
    </w:p>
    <w:p w14:paraId="54E05B45" w14:textId="77777777" w:rsidR="00A0483F" w:rsidRPr="00A0483F" w:rsidRDefault="00A0483F" w:rsidP="00017092">
      <w:pPr>
        <w:spacing w:after="0" w:line="240" w:lineRule="auto"/>
        <w:rPr>
          <w:rFonts w:ascii="Century Gothic" w:eastAsia="Times New Roman" w:hAnsi="Century Gothic" w:cs="Times New Roman"/>
          <w:b/>
          <w:bCs/>
          <w:kern w:val="0"/>
          <w:sz w:val="20"/>
          <w:szCs w:val="20"/>
          <w:lang w:eastAsia="es-CO"/>
          <w14:ligatures w14:val="none"/>
        </w:rPr>
      </w:pPr>
      <w:r w:rsidRPr="00A0483F">
        <w:rPr>
          <w:rFonts w:ascii="Century Gothic" w:eastAsia="Times New Roman" w:hAnsi="Century Gothic" w:cs="Times New Roman"/>
          <w:b/>
          <w:bCs/>
          <w:kern w:val="0"/>
          <w:sz w:val="20"/>
          <w:szCs w:val="20"/>
          <w:lang w:eastAsia="es-CO"/>
          <w14:ligatures w14:val="none"/>
        </w:rPr>
        <w:t>Fecha de diligenciamiento: _____ / _____ / ________</w:t>
      </w:r>
    </w:p>
    <w:p w14:paraId="15B38DF3" w14:textId="77777777" w:rsidR="00A0483F" w:rsidRPr="00A0483F" w:rsidRDefault="00A0483F" w:rsidP="00017092">
      <w:pPr>
        <w:spacing w:after="0" w:line="240" w:lineRule="auto"/>
        <w:rPr>
          <w:rFonts w:ascii="Century Gothic" w:eastAsia="Times New Roman" w:hAnsi="Century Gothic" w:cs="Times New Roman"/>
          <w:b/>
          <w:bCs/>
          <w:kern w:val="0"/>
          <w:sz w:val="20"/>
          <w:szCs w:val="20"/>
          <w:lang w:eastAsia="es-CO"/>
          <w14:ligatures w14:val="none"/>
        </w:rPr>
      </w:pPr>
      <w:r w:rsidRPr="00A0483F">
        <w:rPr>
          <w:rFonts w:ascii="Century Gothic" w:eastAsia="Times New Roman" w:hAnsi="Century Gothic" w:cs="Times New Roman"/>
          <w:b/>
          <w:bCs/>
          <w:kern w:val="0"/>
          <w:sz w:val="20"/>
          <w:szCs w:val="20"/>
          <w:lang w:eastAsia="es-CO"/>
          <w14:ligatures w14:val="none"/>
        </w:rPr>
        <w:t>Departamento: ___________________________________________</w:t>
      </w:r>
    </w:p>
    <w:p w14:paraId="24596956" w14:textId="77777777" w:rsidR="00A0483F" w:rsidRPr="00A0483F" w:rsidRDefault="00A0483F" w:rsidP="00017092">
      <w:pPr>
        <w:spacing w:after="0" w:line="240" w:lineRule="auto"/>
        <w:rPr>
          <w:rFonts w:ascii="Century Gothic" w:eastAsia="Times New Roman" w:hAnsi="Century Gothic" w:cs="Times New Roman"/>
          <w:kern w:val="0"/>
          <w:sz w:val="20"/>
          <w:szCs w:val="20"/>
          <w:lang w:eastAsia="es-CO"/>
          <w14:ligatures w14:val="none"/>
        </w:rPr>
      </w:pPr>
      <w:r w:rsidRPr="00A0483F">
        <w:rPr>
          <w:rFonts w:ascii="Century Gothic" w:eastAsia="Times New Roman" w:hAnsi="Century Gothic" w:cs="Times New Roman"/>
          <w:b/>
          <w:bCs/>
          <w:kern w:val="0"/>
          <w:sz w:val="20"/>
          <w:szCs w:val="20"/>
          <w:lang w:eastAsia="es-CO"/>
          <w14:ligatures w14:val="none"/>
        </w:rPr>
        <w:t>Municipio:</w:t>
      </w:r>
      <w:r w:rsidRPr="00A0483F">
        <w:rPr>
          <w:rFonts w:ascii="Century Gothic" w:eastAsia="Times New Roman" w:hAnsi="Century Gothic" w:cs="Times New Roman"/>
          <w:kern w:val="0"/>
          <w:sz w:val="20"/>
          <w:szCs w:val="20"/>
          <w:lang w:eastAsia="es-CO"/>
          <w14:ligatures w14:val="none"/>
        </w:rPr>
        <w:t xml:space="preserve"> ________________________________________________</w:t>
      </w:r>
    </w:p>
    <w:p w14:paraId="152ADBB7" w14:textId="77777777" w:rsidR="00A0483F" w:rsidRPr="00A0483F" w:rsidRDefault="00A0483F" w:rsidP="00017092">
      <w:pPr>
        <w:spacing w:after="0" w:line="240" w:lineRule="auto"/>
        <w:rPr>
          <w:rFonts w:ascii="Century Gothic" w:eastAsia="Times New Roman" w:hAnsi="Century Gothic" w:cs="Times New Roman"/>
          <w:kern w:val="0"/>
          <w:sz w:val="20"/>
          <w:szCs w:val="20"/>
          <w:lang w:eastAsia="es-CO"/>
          <w14:ligatures w14:val="none"/>
        </w:rPr>
      </w:pPr>
      <w:r w:rsidRPr="00A0483F">
        <w:rPr>
          <w:rFonts w:ascii="Century Gothic" w:eastAsia="Times New Roman" w:hAnsi="Century Gothic" w:cs="Times New Roman"/>
          <w:b/>
          <w:bCs/>
          <w:kern w:val="0"/>
          <w:sz w:val="20"/>
          <w:szCs w:val="20"/>
          <w:lang w:eastAsia="es-CO"/>
          <w14:ligatures w14:val="none"/>
        </w:rPr>
        <w:t>Desarrollo/ Barrio /Vereda:</w:t>
      </w:r>
      <w:r w:rsidRPr="00A0483F">
        <w:rPr>
          <w:rFonts w:ascii="Century Gothic" w:eastAsia="Times New Roman" w:hAnsi="Century Gothic" w:cs="Times New Roman"/>
          <w:kern w:val="0"/>
          <w:sz w:val="20"/>
          <w:szCs w:val="20"/>
          <w:lang w:eastAsia="es-CO"/>
          <w14:ligatures w14:val="none"/>
        </w:rPr>
        <w:t xml:space="preserve"> ________________________________</w:t>
      </w:r>
    </w:p>
    <w:p w14:paraId="283BBC4C" w14:textId="77777777" w:rsidR="00A0483F" w:rsidRPr="00A0483F" w:rsidRDefault="00A0483F" w:rsidP="00017092">
      <w:pPr>
        <w:spacing w:after="0" w:line="240" w:lineRule="auto"/>
        <w:rPr>
          <w:rFonts w:ascii="Century Gothic" w:eastAsia="Times New Roman" w:hAnsi="Century Gothic" w:cs="Times New Roman"/>
          <w:kern w:val="0"/>
          <w:sz w:val="20"/>
          <w:szCs w:val="20"/>
          <w:lang w:eastAsia="es-CO"/>
          <w14:ligatures w14:val="none"/>
        </w:rPr>
      </w:pPr>
      <w:r w:rsidRPr="00A0483F">
        <w:rPr>
          <w:rFonts w:ascii="Century Gothic" w:eastAsia="Times New Roman" w:hAnsi="Century Gothic" w:cs="Times New Roman"/>
          <w:b/>
          <w:bCs/>
          <w:kern w:val="0"/>
          <w:sz w:val="20"/>
          <w:szCs w:val="20"/>
          <w:lang w:eastAsia="es-CO"/>
          <w14:ligatures w14:val="none"/>
        </w:rPr>
        <w:t>Dirección o georeferenciación de la vivienda:</w:t>
      </w:r>
      <w:r w:rsidRPr="00A0483F">
        <w:rPr>
          <w:rFonts w:ascii="Century Gothic" w:eastAsia="Times New Roman" w:hAnsi="Century Gothic" w:cs="Times New Roman"/>
          <w:kern w:val="0"/>
          <w:sz w:val="20"/>
          <w:szCs w:val="20"/>
          <w:lang w:eastAsia="es-CO"/>
          <w14:ligatures w14:val="none"/>
        </w:rPr>
        <w:t xml:space="preserve"> ___________________________________</w:t>
      </w:r>
    </w:p>
    <w:p w14:paraId="16B367A9" w14:textId="77777777" w:rsidR="00A0483F" w:rsidRPr="00A0483F" w:rsidRDefault="00A0483F" w:rsidP="00017092">
      <w:pPr>
        <w:spacing w:after="0" w:line="240" w:lineRule="auto"/>
        <w:rPr>
          <w:rFonts w:ascii="Century Gothic" w:eastAsia="Times New Roman" w:hAnsi="Century Gothic" w:cs="Times New Roman"/>
          <w:b/>
          <w:bCs/>
          <w:kern w:val="0"/>
          <w:sz w:val="20"/>
          <w:szCs w:val="20"/>
          <w:lang w:eastAsia="es-CO"/>
          <w14:ligatures w14:val="none"/>
        </w:rPr>
      </w:pPr>
      <w:r w:rsidRPr="00A0483F">
        <w:rPr>
          <w:rFonts w:ascii="Century Gothic" w:eastAsia="Times New Roman" w:hAnsi="Century Gothic" w:cs="Times New Roman"/>
          <w:b/>
          <w:bCs/>
          <w:kern w:val="0"/>
          <w:sz w:val="20"/>
          <w:szCs w:val="20"/>
          <w:lang w:eastAsia="es-CO"/>
          <w14:ligatures w14:val="none"/>
        </w:rPr>
        <w:t>Vivienda Rural: ___     Vivienda Urbana: ___</w:t>
      </w:r>
    </w:p>
    <w:p w14:paraId="0932D1B1" w14:textId="3039AE70" w:rsidR="00A0483F" w:rsidRPr="00A0483F" w:rsidRDefault="00A0483F" w:rsidP="00017092">
      <w:pPr>
        <w:spacing w:after="0" w:line="240" w:lineRule="auto"/>
        <w:rPr>
          <w:rFonts w:ascii="Century Gothic" w:eastAsia="Times New Roman" w:hAnsi="Century Gothic" w:cs="Times New Roman"/>
          <w:b/>
          <w:bCs/>
          <w:kern w:val="0"/>
          <w:sz w:val="20"/>
          <w:szCs w:val="20"/>
          <w:lang w:eastAsia="es-CO"/>
          <w14:ligatures w14:val="none"/>
        </w:rPr>
      </w:pPr>
      <w:r w:rsidRPr="00A0483F">
        <w:rPr>
          <w:rFonts w:ascii="Century Gothic" w:eastAsia="Times New Roman" w:hAnsi="Century Gothic" w:cs="Times New Roman"/>
          <w:b/>
          <w:bCs/>
          <w:kern w:val="0"/>
          <w:sz w:val="20"/>
          <w:szCs w:val="20"/>
          <w:lang w:eastAsia="es-CO"/>
          <w14:ligatures w14:val="none"/>
        </w:rPr>
        <w:t>Código de vivienda</w:t>
      </w:r>
      <w:r w:rsidRPr="00A0483F">
        <w:rPr>
          <w:rFonts w:ascii="Century Gothic" w:eastAsia="Times New Roman" w:hAnsi="Century Gothic" w:cs="Times New Roman"/>
          <w:b/>
          <w:bCs/>
          <w:kern w:val="0"/>
          <w:sz w:val="20"/>
          <w:szCs w:val="20"/>
          <w:lang w:eastAsia="es-CO"/>
          <w14:ligatures w14:val="none"/>
        </w:rPr>
        <w:t xml:space="preserve"> ID </w:t>
      </w:r>
      <w:r w:rsidRPr="00A0483F">
        <w:rPr>
          <w:rFonts w:ascii="Century Gothic" w:eastAsia="Times New Roman" w:hAnsi="Century Gothic" w:cs="Times New Roman"/>
          <w:b/>
          <w:bCs/>
          <w:kern w:val="0"/>
          <w:sz w:val="20"/>
          <w:szCs w:val="20"/>
          <w:lang w:eastAsia="es-CO"/>
          <w14:ligatures w14:val="none"/>
        </w:rPr>
        <w:t>_________________________</w:t>
      </w:r>
    </w:p>
    <w:p w14:paraId="4AE18E51" w14:textId="3B35E947" w:rsidR="0050491A" w:rsidRPr="00A0483F" w:rsidRDefault="0050491A" w:rsidP="00017092">
      <w:pPr>
        <w:spacing w:after="0" w:line="240" w:lineRule="auto"/>
        <w:rPr>
          <w:rFonts w:ascii="Century Gothic" w:eastAsia="Times New Roman" w:hAnsi="Century Gothic" w:cs="Times New Roman"/>
          <w:b/>
          <w:bCs/>
          <w:kern w:val="0"/>
          <w:sz w:val="20"/>
          <w:szCs w:val="20"/>
          <w:lang w:eastAsia="es-CO"/>
          <w14:ligatures w14:val="none"/>
        </w:rPr>
      </w:pPr>
      <w:r w:rsidRPr="00A0483F">
        <w:rPr>
          <w:rFonts w:ascii="Century Gothic" w:eastAsia="Times New Roman" w:hAnsi="Century Gothic" w:cs="Times New Roman"/>
          <w:b/>
          <w:bCs/>
          <w:kern w:val="0"/>
          <w:sz w:val="20"/>
          <w:szCs w:val="20"/>
          <w:lang w:eastAsia="es-CO"/>
          <w14:ligatures w14:val="none"/>
        </w:rPr>
        <w:t>Nombre del titular del predio intervenido: ________________________________________</w:t>
      </w:r>
      <w:r w:rsidR="00872C14" w:rsidRPr="00A0483F">
        <w:rPr>
          <w:rFonts w:ascii="Century Gothic" w:eastAsia="Times New Roman" w:hAnsi="Century Gothic" w:cs="Times New Roman"/>
          <w:b/>
          <w:bCs/>
          <w:kern w:val="0"/>
          <w:sz w:val="20"/>
          <w:szCs w:val="20"/>
          <w:lang w:eastAsia="es-CO"/>
          <w14:ligatures w14:val="none"/>
        </w:rPr>
        <w:t>_______</w:t>
      </w:r>
    </w:p>
    <w:p w14:paraId="2E7459E2" w14:textId="6527ED1B" w:rsidR="00872C14" w:rsidRPr="00017092" w:rsidRDefault="00872C14" w:rsidP="00017092">
      <w:pPr>
        <w:spacing w:after="0" w:line="240" w:lineRule="auto"/>
        <w:rPr>
          <w:rFonts w:ascii="Century Gothic" w:hAnsi="Century Gothic"/>
          <w:sz w:val="20"/>
          <w:szCs w:val="20"/>
        </w:rPr>
      </w:pPr>
      <w:r w:rsidRPr="00A0483F">
        <w:rPr>
          <w:rFonts w:ascii="Century Gothic" w:eastAsia="Times New Roman" w:hAnsi="Century Gothic" w:cs="Times New Roman"/>
          <w:b/>
          <w:bCs/>
          <w:kern w:val="0"/>
          <w:sz w:val="20"/>
          <w:szCs w:val="20"/>
          <w:lang w:eastAsia="es-CO"/>
          <w14:ligatures w14:val="none"/>
        </w:rPr>
        <w:t>N</w:t>
      </w:r>
      <w:r w:rsidR="00A0483F" w:rsidRPr="00A0483F">
        <w:rPr>
          <w:rFonts w:ascii="Century Gothic" w:eastAsia="Times New Roman" w:hAnsi="Century Gothic" w:cs="Times New Roman"/>
          <w:b/>
          <w:bCs/>
          <w:kern w:val="0"/>
          <w:sz w:val="20"/>
          <w:szCs w:val="20"/>
          <w:lang w:eastAsia="es-CO"/>
          <w14:ligatures w14:val="none"/>
        </w:rPr>
        <w:t>°</w:t>
      </w:r>
      <w:r w:rsidRPr="00A0483F">
        <w:rPr>
          <w:rFonts w:ascii="Century Gothic" w:eastAsia="Times New Roman" w:hAnsi="Century Gothic" w:cs="Times New Roman"/>
          <w:b/>
          <w:bCs/>
          <w:kern w:val="0"/>
          <w:sz w:val="20"/>
          <w:szCs w:val="20"/>
          <w:lang w:eastAsia="es-CO"/>
          <w14:ligatures w14:val="none"/>
        </w:rPr>
        <w:t xml:space="preserve">. de </w:t>
      </w:r>
      <w:r w:rsidR="00A0483F" w:rsidRPr="00A0483F">
        <w:rPr>
          <w:rFonts w:ascii="Century Gothic" w:eastAsia="Times New Roman" w:hAnsi="Century Gothic" w:cs="Times New Roman"/>
          <w:b/>
          <w:bCs/>
          <w:kern w:val="0"/>
          <w:sz w:val="20"/>
          <w:szCs w:val="20"/>
          <w:lang w:eastAsia="es-CO"/>
          <w14:ligatures w14:val="none"/>
        </w:rPr>
        <w:t>C</w:t>
      </w:r>
      <w:r w:rsidRPr="00A0483F">
        <w:rPr>
          <w:rFonts w:ascii="Century Gothic" w:eastAsia="Times New Roman" w:hAnsi="Century Gothic" w:cs="Times New Roman"/>
          <w:b/>
          <w:bCs/>
          <w:kern w:val="0"/>
          <w:sz w:val="20"/>
          <w:szCs w:val="20"/>
          <w:lang w:eastAsia="es-CO"/>
          <w14:ligatures w14:val="none"/>
        </w:rPr>
        <w:t>edula:</w:t>
      </w:r>
      <w:r w:rsidRPr="00017092">
        <w:rPr>
          <w:rFonts w:ascii="Century Gothic" w:hAnsi="Century Gothic"/>
          <w:sz w:val="20"/>
          <w:szCs w:val="20"/>
        </w:rPr>
        <w:t xml:space="preserve"> _________________________</w:t>
      </w:r>
      <w:r w:rsidR="00A0483F" w:rsidRPr="00017092">
        <w:rPr>
          <w:rFonts w:ascii="Century Gothic" w:hAnsi="Century Gothic"/>
          <w:sz w:val="20"/>
          <w:szCs w:val="20"/>
        </w:rPr>
        <w:t>__</w:t>
      </w:r>
    </w:p>
    <w:p w14:paraId="01A231A2" w14:textId="77777777" w:rsidR="0050491A" w:rsidRDefault="0050491A" w:rsidP="00017092">
      <w:pPr>
        <w:spacing w:after="0" w:line="240" w:lineRule="auto"/>
        <w:rPr>
          <w:ins w:id="0" w:author="Maria Isabel Serrano Piraquive" w:date="2025-08-15T16:44:00Z" w16du:dateUtc="2025-08-15T21:44:00Z"/>
          <w:rFonts w:ascii="Century Gothic" w:hAnsi="Century Gothic"/>
          <w:sz w:val="20"/>
          <w:szCs w:val="20"/>
        </w:rPr>
      </w:pPr>
    </w:p>
    <w:p w14:paraId="1D96A38F" w14:textId="77777777" w:rsidR="00290197" w:rsidRPr="00017092" w:rsidRDefault="00290197" w:rsidP="00017092">
      <w:pPr>
        <w:spacing w:after="0" w:line="240" w:lineRule="auto"/>
        <w:rPr>
          <w:rFonts w:ascii="Century Gothic" w:hAnsi="Century Gothic"/>
          <w:sz w:val="20"/>
          <w:szCs w:val="20"/>
        </w:rPr>
      </w:pPr>
    </w:p>
    <w:p w14:paraId="1FFEFA5D" w14:textId="167F7C10" w:rsidR="00CB0A5E" w:rsidRPr="00017092" w:rsidRDefault="00DC448D" w:rsidP="00017092">
      <w:pPr>
        <w:pStyle w:val="Prrafodelista"/>
        <w:numPr>
          <w:ilvl w:val="0"/>
          <w:numId w:val="5"/>
        </w:numPr>
        <w:spacing w:after="0" w:line="240" w:lineRule="auto"/>
        <w:rPr>
          <w:rFonts w:ascii="Century Gothic" w:hAnsi="Century Gothic"/>
          <w:b/>
          <w:bCs/>
          <w:sz w:val="20"/>
          <w:szCs w:val="20"/>
        </w:rPr>
      </w:pPr>
      <w:r w:rsidRPr="00017092">
        <w:rPr>
          <w:rFonts w:ascii="Century Gothic" w:hAnsi="Century Gothic"/>
          <w:b/>
          <w:bCs/>
          <w:sz w:val="20"/>
          <w:szCs w:val="20"/>
        </w:rPr>
        <w:t>OBJETIVO DE LA VISITA:</w:t>
      </w:r>
    </w:p>
    <w:p w14:paraId="68D233AE" w14:textId="6540F0FB" w:rsidR="00DC448D" w:rsidRPr="00017092" w:rsidRDefault="00DC448D" w:rsidP="00017092">
      <w:pPr>
        <w:spacing w:after="0" w:line="240" w:lineRule="auto"/>
        <w:rPr>
          <w:rFonts w:ascii="Century Gothic" w:hAnsi="Century Gothic"/>
          <w:sz w:val="20"/>
          <w:szCs w:val="20"/>
        </w:rPr>
      </w:pPr>
      <w:r w:rsidRPr="00017092">
        <w:rPr>
          <w:rFonts w:ascii="Century Gothic" w:hAnsi="Century Gothic"/>
          <w:sz w:val="20"/>
          <w:szCs w:val="20"/>
        </w:rPr>
        <w:t>Atender de manera individual los eventos que se presenten durante la ejecución de obra de Mejoramiento de Vivienda.</w:t>
      </w:r>
    </w:p>
    <w:p w14:paraId="692CFC3D" w14:textId="77777777" w:rsidR="00DC448D" w:rsidRPr="00017092" w:rsidRDefault="00DC448D" w:rsidP="00017092">
      <w:pPr>
        <w:spacing w:after="0" w:line="240" w:lineRule="auto"/>
        <w:rPr>
          <w:rFonts w:ascii="Century Gothic" w:hAnsi="Century Gothic"/>
          <w:sz w:val="20"/>
          <w:szCs w:val="20"/>
        </w:rPr>
      </w:pPr>
    </w:p>
    <w:p w14:paraId="549A972F" w14:textId="77777777" w:rsidR="00DC448D" w:rsidRPr="00017092" w:rsidRDefault="00DC448D" w:rsidP="00017092">
      <w:pPr>
        <w:spacing w:after="0" w:line="240" w:lineRule="auto"/>
        <w:rPr>
          <w:rFonts w:ascii="Century Gothic" w:hAnsi="Century Gothic"/>
          <w:sz w:val="20"/>
          <w:szCs w:val="20"/>
          <w:lang w:val="es-AR"/>
        </w:rPr>
      </w:pPr>
      <w:r w:rsidRPr="00017092">
        <w:rPr>
          <w:rFonts w:ascii="Century Gothic" w:hAnsi="Century Gothic"/>
          <w:sz w:val="20"/>
          <w:szCs w:val="20"/>
          <w:lang w:val="es-AR"/>
        </w:rPr>
        <w:t xml:space="preserve">Marque con una </w:t>
      </w:r>
      <w:r w:rsidRPr="00017092">
        <w:rPr>
          <w:rFonts w:ascii="Century Gothic" w:hAnsi="Century Gothic"/>
          <w:b/>
          <w:sz w:val="20"/>
          <w:szCs w:val="20"/>
          <w:lang w:val="es-AR"/>
        </w:rPr>
        <w:t xml:space="preserve">X </w:t>
      </w:r>
      <w:r w:rsidRPr="00017092">
        <w:rPr>
          <w:rFonts w:ascii="Century Gothic" w:hAnsi="Century Gothic"/>
          <w:sz w:val="20"/>
          <w:szCs w:val="20"/>
          <w:lang w:val="es-AR"/>
        </w:rPr>
        <w:t>el objeto de visita:</w:t>
      </w:r>
    </w:p>
    <w:p w14:paraId="49A6C695" w14:textId="77777777" w:rsidR="00DC448D" w:rsidRPr="00017092" w:rsidRDefault="00DC448D" w:rsidP="00017092">
      <w:pPr>
        <w:spacing w:after="0" w:line="240" w:lineRule="auto"/>
        <w:rPr>
          <w:rFonts w:ascii="Century Gothic" w:hAnsi="Century Gothic"/>
          <w:sz w:val="20"/>
          <w:szCs w:val="20"/>
          <w:lang w:val="es-AR"/>
        </w:rPr>
      </w:pPr>
      <w:r w:rsidRPr="00017092">
        <w:rPr>
          <w:rFonts w:ascii="Century Gothic" w:hAnsi="Century Gothic"/>
          <w:sz w:val="20"/>
          <w:szCs w:val="20"/>
          <w:lang w:val="es-AR"/>
        </w:rPr>
        <w:t>Visita de seguimiento ___________ Visita de recepción o atención de PQRS_________</w:t>
      </w:r>
    </w:p>
    <w:p w14:paraId="1E1D1A2C" w14:textId="77777777" w:rsidR="00DC448D" w:rsidRDefault="00DC448D" w:rsidP="00017092">
      <w:pPr>
        <w:spacing w:after="0" w:line="240" w:lineRule="auto"/>
        <w:rPr>
          <w:ins w:id="1" w:author="Maria Isabel Serrano Piraquive" w:date="2025-08-15T16:44:00Z" w16du:dateUtc="2025-08-15T21:44:00Z"/>
          <w:rFonts w:ascii="Century Gothic" w:hAnsi="Century Gothic"/>
          <w:sz w:val="20"/>
          <w:szCs w:val="20"/>
          <w:lang w:val="es-AR"/>
        </w:rPr>
      </w:pPr>
    </w:p>
    <w:p w14:paraId="5A7ABF9A" w14:textId="77777777" w:rsidR="00290197" w:rsidRPr="00017092" w:rsidRDefault="00290197" w:rsidP="00017092">
      <w:pPr>
        <w:spacing w:after="0" w:line="240" w:lineRule="auto"/>
        <w:rPr>
          <w:rFonts w:ascii="Century Gothic" w:hAnsi="Century Gothic"/>
          <w:sz w:val="20"/>
          <w:szCs w:val="20"/>
          <w:lang w:val="es-AR"/>
        </w:rPr>
      </w:pPr>
    </w:p>
    <w:p w14:paraId="3AC3F759" w14:textId="77777777" w:rsidR="00290197" w:rsidRDefault="00DC448D" w:rsidP="00017092">
      <w:pPr>
        <w:spacing w:after="0" w:line="240" w:lineRule="auto"/>
        <w:rPr>
          <w:ins w:id="2" w:author="Maria Isabel Serrano Piraquive" w:date="2025-08-15T16:42:00Z" w16du:dateUtc="2025-08-15T21:42:00Z"/>
          <w:rFonts w:ascii="Century Gothic" w:hAnsi="Century Gothic"/>
          <w:b/>
          <w:sz w:val="20"/>
          <w:szCs w:val="20"/>
          <w:lang w:val="es-AR"/>
        </w:rPr>
      </w:pPr>
      <w:r w:rsidRPr="00017092">
        <w:rPr>
          <w:rFonts w:ascii="Century Gothic" w:hAnsi="Century Gothic"/>
          <w:b/>
          <w:sz w:val="20"/>
          <w:szCs w:val="20"/>
          <w:lang w:val="es-AR"/>
        </w:rPr>
        <w:t>Descripción:</w:t>
      </w:r>
    </w:p>
    <w:p w14:paraId="57C3AD37" w14:textId="23184F0D" w:rsidR="00DC448D" w:rsidRDefault="00DC448D" w:rsidP="00017092">
      <w:pPr>
        <w:spacing w:after="0" w:line="240" w:lineRule="auto"/>
        <w:rPr>
          <w:rFonts w:ascii="Century Gothic" w:hAnsi="Century Gothic"/>
          <w:sz w:val="20"/>
          <w:szCs w:val="20"/>
          <w:lang w:val="es-AR"/>
        </w:rPr>
      </w:pPr>
      <w:r w:rsidRPr="00017092">
        <w:rPr>
          <w:rFonts w:ascii="Century Gothic" w:hAnsi="Century Gothic"/>
          <w:sz w:val="20"/>
          <w:szCs w:val="20"/>
          <w:lang w:val="es-AR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017092">
        <w:rPr>
          <w:rFonts w:ascii="Century Gothic" w:hAnsi="Century Gothic"/>
          <w:sz w:val="20"/>
          <w:szCs w:val="20"/>
          <w:lang w:val="es-AR"/>
        </w:rPr>
        <w:t>_________________________________</w:t>
      </w:r>
      <w:r w:rsidR="00290197">
        <w:rPr>
          <w:rFonts w:ascii="Century Gothic" w:hAnsi="Century Gothic"/>
          <w:sz w:val="20"/>
          <w:szCs w:val="20"/>
          <w:lang w:val="es-AR"/>
        </w:rPr>
        <w:t>____________</w:t>
      </w:r>
    </w:p>
    <w:p w14:paraId="6B7E4E86" w14:textId="77777777" w:rsidR="00290197" w:rsidRPr="00017092" w:rsidRDefault="00290197" w:rsidP="00017092">
      <w:pPr>
        <w:spacing w:after="0" w:line="240" w:lineRule="auto"/>
        <w:rPr>
          <w:rFonts w:ascii="Century Gothic" w:hAnsi="Century Gothic"/>
          <w:sz w:val="20"/>
          <w:szCs w:val="20"/>
          <w:lang w:val="es-AR"/>
        </w:rPr>
      </w:pPr>
    </w:p>
    <w:p w14:paraId="3559F9DB" w14:textId="77777777" w:rsidR="00DC448D" w:rsidRPr="00017092" w:rsidRDefault="00DC448D" w:rsidP="00017092">
      <w:pPr>
        <w:spacing w:after="0" w:line="240" w:lineRule="auto"/>
        <w:rPr>
          <w:rFonts w:ascii="Century Gothic" w:hAnsi="Century Gothic"/>
          <w:sz w:val="20"/>
          <w:szCs w:val="20"/>
          <w:lang w:val="es-AR"/>
        </w:rPr>
      </w:pPr>
    </w:p>
    <w:p w14:paraId="781BCAF4" w14:textId="5ED900A9" w:rsidR="00017092" w:rsidRDefault="00DC448D" w:rsidP="00017092">
      <w:pPr>
        <w:spacing w:after="0" w:line="240" w:lineRule="auto"/>
        <w:rPr>
          <w:ins w:id="3" w:author="Maria Isabel Serrano Piraquive" w:date="2025-08-15T16:39:00Z" w16du:dateUtc="2025-08-15T21:39:00Z"/>
          <w:rFonts w:ascii="Century Gothic" w:hAnsi="Century Gothic"/>
          <w:b/>
          <w:sz w:val="20"/>
          <w:szCs w:val="20"/>
          <w:lang w:val="es-AR"/>
        </w:rPr>
      </w:pPr>
      <w:r w:rsidRPr="00017092">
        <w:rPr>
          <w:rFonts w:ascii="Century Gothic" w:hAnsi="Century Gothic"/>
          <w:b/>
          <w:sz w:val="20"/>
          <w:szCs w:val="20"/>
          <w:lang w:val="es-AR"/>
        </w:rPr>
        <w:t>Recomendación</w:t>
      </w:r>
      <w:r w:rsidR="00017092" w:rsidRPr="00017092">
        <w:rPr>
          <w:rFonts w:ascii="Century Gothic" w:hAnsi="Century Gothic"/>
          <w:b/>
          <w:sz w:val="20"/>
          <w:szCs w:val="20"/>
          <w:lang w:val="es-AR"/>
        </w:rPr>
        <w:t>/ tramite</w:t>
      </w:r>
      <w:r w:rsidRPr="00017092">
        <w:rPr>
          <w:rFonts w:ascii="Century Gothic" w:hAnsi="Century Gothic"/>
          <w:b/>
          <w:sz w:val="20"/>
          <w:szCs w:val="20"/>
          <w:lang w:val="es-AR"/>
        </w:rPr>
        <w:t xml:space="preserve"> y/o</w:t>
      </w:r>
      <w:r w:rsidR="00017092">
        <w:rPr>
          <w:rFonts w:ascii="Century Gothic" w:hAnsi="Century Gothic"/>
          <w:b/>
          <w:sz w:val="20"/>
          <w:szCs w:val="20"/>
          <w:lang w:val="es-AR"/>
        </w:rPr>
        <w:t xml:space="preserve"> </w:t>
      </w:r>
      <w:r w:rsidRPr="00017092">
        <w:rPr>
          <w:rFonts w:ascii="Century Gothic" w:hAnsi="Century Gothic"/>
          <w:b/>
          <w:sz w:val="20"/>
          <w:szCs w:val="20"/>
          <w:lang w:val="es-AR"/>
        </w:rPr>
        <w:t>respuesta:</w:t>
      </w:r>
    </w:p>
    <w:p w14:paraId="2CEC35D7" w14:textId="1313152C" w:rsidR="00DC448D" w:rsidRPr="00017092" w:rsidRDefault="00DC448D" w:rsidP="00017092">
      <w:pPr>
        <w:spacing w:after="0" w:line="240" w:lineRule="auto"/>
        <w:rPr>
          <w:rFonts w:ascii="Century Gothic" w:hAnsi="Century Gothic"/>
          <w:sz w:val="20"/>
          <w:szCs w:val="20"/>
          <w:lang w:val="es-AR"/>
        </w:rPr>
      </w:pPr>
      <w:r w:rsidRPr="00017092">
        <w:rPr>
          <w:rFonts w:ascii="Century Gothic" w:hAnsi="Century Gothic"/>
          <w:b/>
          <w:sz w:val="20"/>
          <w:szCs w:val="20"/>
          <w:lang w:val="es-AR"/>
        </w:rPr>
        <w:t>______________________________________________________</w:t>
      </w:r>
      <w:r w:rsidR="00017092">
        <w:rPr>
          <w:rFonts w:ascii="Century Gothic" w:hAnsi="Century Gothic"/>
          <w:b/>
          <w:sz w:val="20"/>
          <w:szCs w:val="20"/>
          <w:lang w:val="es-AR"/>
        </w:rPr>
        <w:t>______________________</w:t>
      </w:r>
      <w:r w:rsidRPr="00017092">
        <w:rPr>
          <w:rFonts w:ascii="Century Gothic" w:hAnsi="Century Gothic"/>
          <w:b/>
          <w:sz w:val="20"/>
          <w:szCs w:val="20"/>
          <w:lang w:val="es-AR"/>
        </w:rPr>
        <w:t>_</w:t>
      </w:r>
      <w:r w:rsidR="00017092">
        <w:rPr>
          <w:rFonts w:ascii="Century Gothic" w:hAnsi="Century Gothic"/>
          <w:b/>
          <w:sz w:val="20"/>
          <w:szCs w:val="20"/>
          <w:lang w:val="es-AR"/>
        </w:rPr>
        <w:t>__________</w:t>
      </w:r>
      <w:r w:rsidRPr="00017092">
        <w:rPr>
          <w:rFonts w:ascii="Century Gothic" w:hAnsi="Century Gothic"/>
          <w:b/>
          <w:sz w:val="20"/>
          <w:szCs w:val="20"/>
          <w:lang w:val="es-AR"/>
        </w:rPr>
        <w:t>_</w:t>
      </w:r>
      <w:r w:rsidRPr="00017092">
        <w:rPr>
          <w:rFonts w:ascii="Century Gothic" w:hAnsi="Century Gothic"/>
          <w:sz w:val="20"/>
          <w:szCs w:val="20"/>
          <w:lang w:val="es-AR"/>
        </w:rPr>
        <w:t xml:space="preserve"> </w:t>
      </w:r>
      <w:ins w:id="4" w:author="Maria Isabel Serrano Piraquive" w:date="2025-08-15T16:38:00Z" w16du:dateUtc="2025-08-15T21:38:00Z">
        <w:r w:rsidR="00017092">
          <w:rPr>
            <w:rFonts w:ascii="Century Gothic" w:hAnsi="Century Gothic"/>
            <w:sz w:val="20"/>
            <w:szCs w:val="20"/>
            <w:lang w:val="es-AR"/>
          </w:rPr>
          <w:t>____</w:t>
        </w:r>
      </w:ins>
      <w:r w:rsidRPr="00017092">
        <w:rPr>
          <w:rFonts w:ascii="Century Gothic" w:hAnsi="Century Gothic"/>
          <w:sz w:val="20"/>
          <w:szCs w:val="20"/>
          <w:lang w:val="es-AR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D117EE" w:rsidRPr="00017092">
        <w:rPr>
          <w:rFonts w:ascii="Century Gothic" w:hAnsi="Century Gothic"/>
          <w:sz w:val="20"/>
          <w:szCs w:val="20"/>
          <w:lang w:val="es-AR"/>
        </w:rPr>
        <w:t>_</w:t>
      </w:r>
      <w:r w:rsidR="00290197">
        <w:rPr>
          <w:rFonts w:ascii="Century Gothic" w:hAnsi="Century Gothic"/>
          <w:sz w:val="20"/>
          <w:szCs w:val="20"/>
          <w:lang w:val="es-AR"/>
        </w:rPr>
        <w:t>____________________________________________________________________________________________________________________________</w:t>
      </w:r>
    </w:p>
    <w:p w14:paraId="1A03947A" w14:textId="4398BE0E" w:rsidR="00DC448D" w:rsidRPr="00017092" w:rsidRDefault="00A25DC6" w:rsidP="00290197">
      <w:pPr>
        <w:spacing w:after="0" w:line="240" w:lineRule="auto"/>
        <w:rPr>
          <w:rFonts w:ascii="Century Gothic" w:hAnsi="Century Gothic"/>
          <w:b/>
          <w:sz w:val="20"/>
          <w:szCs w:val="20"/>
          <w:lang w:val="es-AR"/>
        </w:rPr>
      </w:pPr>
      <w:r w:rsidRPr="00017092">
        <w:rPr>
          <w:rFonts w:ascii="Century Gothic" w:hAnsi="Century Gothic"/>
          <w:b/>
          <w:sz w:val="20"/>
          <w:szCs w:val="20"/>
          <w:lang w:val="es-AR"/>
        </w:rPr>
        <w:t>_______________________________________________________________________________________</w:t>
      </w:r>
      <w:r w:rsidR="00290197">
        <w:rPr>
          <w:rFonts w:ascii="Century Gothic" w:hAnsi="Century Gothic"/>
          <w:b/>
          <w:sz w:val="20"/>
          <w:szCs w:val="20"/>
          <w:lang w:val="es-AR"/>
        </w:rPr>
        <w:t>_</w:t>
      </w:r>
    </w:p>
    <w:p w14:paraId="23319D1D" w14:textId="77777777" w:rsidR="00CF4C70" w:rsidRPr="00017092" w:rsidRDefault="00CF4C70" w:rsidP="00290197">
      <w:pPr>
        <w:spacing w:after="0" w:line="240" w:lineRule="auto"/>
        <w:rPr>
          <w:rFonts w:ascii="Century Gothic" w:hAnsi="Century Gothic"/>
          <w:b/>
          <w:sz w:val="20"/>
          <w:szCs w:val="20"/>
          <w:lang w:val="es-AR"/>
        </w:rPr>
      </w:pPr>
    </w:p>
    <w:tbl>
      <w:tblPr>
        <w:tblpPr w:leftFromText="141" w:rightFromText="141" w:vertAnchor="text" w:horzAnchor="margin" w:tblpXSpec="center" w:tblpY="-14"/>
        <w:tblW w:w="1091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06"/>
        <w:gridCol w:w="3727"/>
        <w:gridCol w:w="3479"/>
      </w:tblGrid>
      <w:tr w:rsidR="00D117EE" w:rsidRPr="00017092" w14:paraId="70467315" w14:textId="77777777" w:rsidTr="00290197">
        <w:trPr>
          <w:trHeight w:val="244"/>
        </w:trPr>
        <w:tc>
          <w:tcPr>
            <w:tcW w:w="3706" w:type="dxa"/>
            <w:noWrap/>
            <w:vAlign w:val="bottom"/>
            <w:hideMark/>
          </w:tcPr>
          <w:p w14:paraId="2ACB9833" w14:textId="77777777" w:rsidR="00D117EE" w:rsidRPr="00290197" w:rsidRDefault="00D117EE" w:rsidP="00290197">
            <w:pPr>
              <w:spacing w:after="0" w:line="240" w:lineRule="auto"/>
              <w:rPr>
                <w:rFonts w:ascii="Century Gothic" w:hAnsi="Century Gothic"/>
                <w:sz w:val="16"/>
                <w:szCs w:val="16"/>
              </w:rPr>
            </w:pPr>
            <w:r w:rsidRPr="00290197">
              <w:rPr>
                <w:rFonts w:ascii="Century Gothic" w:hAnsi="Century Gothic"/>
                <w:sz w:val="16"/>
                <w:szCs w:val="16"/>
              </w:rPr>
              <w:t xml:space="preserve">Firma________________________________     </w:t>
            </w:r>
          </w:p>
        </w:tc>
        <w:tc>
          <w:tcPr>
            <w:tcW w:w="3727" w:type="dxa"/>
            <w:noWrap/>
            <w:vAlign w:val="bottom"/>
            <w:hideMark/>
          </w:tcPr>
          <w:p w14:paraId="5F9A93D3" w14:textId="77777777" w:rsidR="00D117EE" w:rsidRPr="00290197" w:rsidRDefault="00D117EE" w:rsidP="00290197">
            <w:pPr>
              <w:spacing w:after="0" w:line="240" w:lineRule="auto"/>
              <w:rPr>
                <w:rFonts w:ascii="Century Gothic" w:hAnsi="Century Gothic"/>
                <w:sz w:val="16"/>
                <w:szCs w:val="16"/>
              </w:rPr>
            </w:pPr>
            <w:r w:rsidRPr="00290197">
              <w:rPr>
                <w:rFonts w:ascii="Century Gothic" w:hAnsi="Century Gothic"/>
                <w:sz w:val="16"/>
                <w:szCs w:val="16"/>
              </w:rPr>
              <w:t>Firma _______________________________</w:t>
            </w:r>
          </w:p>
        </w:tc>
        <w:tc>
          <w:tcPr>
            <w:tcW w:w="3479" w:type="dxa"/>
            <w:noWrap/>
            <w:vAlign w:val="bottom"/>
            <w:hideMark/>
          </w:tcPr>
          <w:p w14:paraId="4825E170" w14:textId="77777777" w:rsidR="00D117EE" w:rsidRPr="00290197" w:rsidRDefault="00D117EE" w:rsidP="00290197">
            <w:pPr>
              <w:spacing w:after="0" w:line="240" w:lineRule="auto"/>
              <w:rPr>
                <w:rFonts w:ascii="Century Gothic" w:hAnsi="Century Gothic"/>
                <w:sz w:val="16"/>
                <w:szCs w:val="16"/>
              </w:rPr>
            </w:pPr>
            <w:r w:rsidRPr="00290197">
              <w:rPr>
                <w:rFonts w:ascii="Century Gothic" w:hAnsi="Century Gothic"/>
                <w:sz w:val="16"/>
                <w:szCs w:val="16"/>
              </w:rPr>
              <w:t xml:space="preserve"> Firma ____________________________</w:t>
            </w:r>
          </w:p>
        </w:tc>
      </w:tr>
      <w:tr w:rsidR="00D117EE" w:rsidRPr="00017092" w14:paraId="26D99A1D" w14:textId="77777777" w:rsidTr="00290197">
        <w:trPr>
          <w:trHeight w:val="244"/>
        </w:trPr>
        <w:tc>
          <w:tcPr>
            <w:tcW w:w="3706" w:type="dxa"/>
            <w:noWrap/>
            <w:vAlign w:val="bottom"/>
            <w:hideMark/>
          </w:tcPr>
          <w:p w14:paraId="59B9CDF6" w14:textId="77777777" w:rsidR="00D117EE" w:rsidRPr="00290197" w:rsidRDefault="00D117EE" w:rsidP="00290197">
            <w:pPr>
              <w:spacing w:after="0" w:line="240" w:lineRule="auto"/>
              <w:rPr>
                <w:rFonts w:ascii="Century Gothic" w:hAnsi="Century Gothic"/>
                <w:sz w:val="16"/>
                <w:szCs w:val="16"/>
              </w:rPr>
            </w:pPr>
            <w:r w:rsidRPr="00290197">
              <w:rPr>
                <w:rFonts w:ascii="Century Gothic" w:hAnsi="Century Gothic"/>
                <w:sz w:val="16"/>
                <w:szCs w:val="16"/>
              </w:rPr>
              <w:t>Nombre _____________________________</w:t>
            </w:r>
          </w:p>
        </w:tc>
        <w:tc>
          <w:tcPr>
            <w:tcW w:w="3727" w:type="dxa"/>
            <w:noWrap/>
            <w:vAlign w:val="bottom"/>
            <w:hideMark/>
          </w:tcPr>
          <w:p w14:paraId="481F2E68" w14:textId="77777777" w:rsidR="00D117EE" w:rsidRPr="00290197" w:rsidRDefault="00D117EE" w:rsidP="00290197">
            <w:pPr>
              <w:spacing w:after="0" w:line="240" w:lineRule="auto"/>
              <w:rPr>
                <w:rFonts w:ascii="Century Gothic" w:hAnsi="Century Gothic"/>
                <w:sz w:val="16"/>
                <w:szCs w:val="16"/>
              </w:rPr>
            </w:pPr>
            <w:r w:rsidRPr="00290197">
              <w:rPr>
                <w:rFonts w:ascii="Century Gothic" w:hAnsi="Century Gothic"/>
                <w:sz w:val="16"/>
                <w:szCs w:val="16"/>
              </w:rPr>
              <w:t>Elaboro ______________________________</w:t>
            </w:r>
          </w:p>
        </w:tc>
        <w:tc>
          <w:tcPr>
            <w:tcW w:w="3479" w:type="dxa"/>
            <w:noWrap/>
            <w:vAlign w:val="bottom"/>
            <w:hideMark/>
          </w:tcPr>
          <w:p w14:paraId="6F443607" w14:textId="77777777" w:rsidR="00D117EE" w:rsidRPr="00290197" w:rsidRDefault="00D117EE" w:rsidP="00290197">
            <w:pPr>
              <w:spacing w:after="0" w:line="240" w:lineRule="auto"/>
              <w:rPr>
                <w:rFonts w:ascii="Century Gothic" w:hAnsi="Century Gothic"/>
                <w:sz w:val="16"/>
                <w:szCs w:val="16"/>
              </w:rPr>
            </w:pPr>
            <w:r w:rsidRPr="00290197">
              <w:rPr>
                <w:rFonts w:ascii="Century Gothic" w:hAnsi="Century Gothic"/>
                <w:sz w:val="16"/>
                <w:szCs w:val="16"/>
              </w:rPr>
              <w:t xml:space="preserve"> Reviso ___________________________</w:t>
            </w:r>
          </w:p>
        </w:tc>
      </w:tr>
      <w:tr w:rsidR="00D117EE" w:rsidRPr="00017092" w14:paraId="4EED19EB" w14:textId="77777777" w:rsidTr="00290197">
        <w:trPr>
          <w:trHeight w:val="244"/>
        </w:trPr>
        <w:tc>
          <w:tcPr>
            <w:tcW w:w="3706" w:type="dxa"/>
            <w:noWrap/>
            <w:vAlign w:val="bottom"/>
            <w:hideMark/>
          </w:tcPr>
          <w:p w14:paraId="04FA0FD9" w14:textId="77777777" w:rsidR="00D117EE" w:rsidRPr="00290197" w:rsidRDefault="00D117EE" w:rsidP="00290197">
            <w:pPr>
              <w:spacing w:after="0" w:line="240" w:lineRule="auto"/>
              <w:rPr>
                <w:rFonts w:ascii="Century Gothic" w:hAnsi="Century Gothic"/>
                <w:sz w:val="16"/>
                <w:szCs w:val="16"/>
              </w:rPr>
            </w:pPr>
            <w:r w:rsidRPr="00290197">
              <w:rPr>
                <w:rFonts w:ascii="Century Gothic" w:hAnsi="Century Gothic"/>
                <w:sz w:val="16"/>
                <w:szCs w:val="16"/>
              </w:rPr>
              <w:t>Documento________________________</w:t>
            </w:r>
          </w:p>
        </w:tc>
        <w:tc>
          <w:tcPr>
            <w:tcW w:w="3727" w:type="dxa"/>
            <w:noWrap/>
            <w:vAlign w:val="bottom"/>
            <w:hideMark/>
          </w:tcPr>
          <w:p w14:paraId="083EABFC" w14:textId="77777777" w:rsidR="00D117EE" w:rsidRPr="00290197" w:rsidRDefault="00D117EE" w:rsidP="00290197">
            <w:pPr>
              <w:spacing w:after="0" w:line="240" w:lineRule="auto"/>
              <w:rPr>
                <w:rFonts w:ascii="Century Gothic" w:hAnsi="Century Gothic"/>
                <w:sz w:val="16"/>
                <w:szCs w:val="16"/>
              </w:rPr>
            </w:pPr>
            <w:r w:rsidRPr="00290197">
              <w:rPr>
                <w:rFonts w:ascii="Century Gothic" w:hAnsi="Century Gothic"/>
                <w:sz w:val="16"/>
                <w:szCs w:val="16"/>
              </w:rPr>
              <w:t>Cargo________________________________</w:t>
            </w:r>
          </w:p>
        </w:tc>
        <w:tc>
          <w:tcPr>
            <w:tcW w:w="3479" w:type="dxa"/>
            <w:noWrap/>
            <w:vAlign w:val="bottom"/>
            <w:hideMark/>
          </w:tcPr>
          <w:p w14:paraId="6758A634" w14:textId="77777777" w:rsidR="00D117EE" w:rsidRPr="00290197" w:rsidRDefault="00D117EE" w:rsidP="00290197">
            <w:pPr>
              <w:spacing w:after="0" w:line="240" w:lineRule="auto"/>
              <w:rPr>
                <w:rFonts w:ascii="Century Gothic" w:hAnsi="Century Gothic"/>
                <w:sz w:val="16"/>
                <w:szCs w:val="16"/>
              </w:rPr>
            </w:pPr>
            <w:r w:rsidRPr="00290197">
              <w:rPr>
                <w:rFonts w:ascii="Century Gothic" w:hAnsi="Century Gothic"/>
                <w:sz w:val="16"/>
                <w:szCs w:val="16"/>
              </w:rPr>
              <w:t>Cargo____________________________</w:t>
            </w:r>
          </w:p>
        </w:tc>
      </w:tr>
      <w:tr w:rsidR="00D117EE" w:rsidRPr="00017092" w14:paraId="4FFEB032" w14:textId="77777777" w:rsidTr="00290197">
        <w:trPr>
          <w:trHeight w:val="244"/>
        </w:trPr>
        <w:tc>
          <w:tcPr>
            <w:tcW w:w="3706" w:type="dxa"/>
            <w:noWrap/>
            <w:vAlign w:val="bottom"/>
          </w:tcPr>
          <w:p w14:paraId="79081DF7" w14:textId="77777777" w:rsidR="00D117EE" w:rsidRPr="00290197" w:rsidRDefault="00D117EE" w:rsidP="00290197">
            <w:pPr>
              <w:spacing w:after="0" w:line="240" w:lineRule="auto"/>
              <w:rPr>
                <w:rFonts w:ascii="Century Gothic" w:hAnsi="Century Gothic"/>
                <w:sz w:val="16"/>
                <w:szCs w:val="16"/>
              </w:rPr>
            </w:pPr>
          </w:p>
          <w:p w14:paraId="47728584" w14:textId="77777777" w:rsidR="00D117EE" w:rsidRPr="00290197" w:rsidRDefault="00D117EE" w:rsidP="00290197">
            <w:pPr>
              <w:spacing w:after="0" w:line="240" w:lineRule="auto"/>
              <w:jc w:val="center"/>
              <w:rPr>
                <w:rFonts w:ascii="Century Gothic" w:hAnsi="Century Gothic"/>
                <w:sz w:val="16"/>
                <w:szCs w:val="16"/>
              </w:rPr>
            </w:pPr>
            <w:r w:rsidRPr="00290197">
              <w:rPr>
                <w:rFonts w:ascii="Century Gothic" w:hAnsi="Century Gothic"/>
                <w:sz w:val="16"/>
                <w:szCs w:val="16"/>
              </w:rPr>
              <w:t>BENEFICIARIO (A)</w:t>
            </w:r>
          </w:p>
        </w:tc>
        <w:tc>
          <w:tcPr>
            <w:tcW w:w="3727" w:type="dxa"/>
            <w:noWrap/>
            <w:vAlign w:val="bottom"/>
            <w:hideMark/>
          </w:tcPr>
          <w:p w14:paraId="0F78EB4D" w14:textId="347237ED" w:rsidR="00D117EE" w:rsidRPr="00290197" w:rsidRDefault="00C94F07" w:rsidP="00290197">
            <w:pPr>
              <w:spacing w:after="0" w:line="240" w:lineRule="auto"/>
              <w:jc w:val="center"/>
              <w:rPr>
                <w:rFonts w:ascii="Century Gothic" w:hAnsi="Century Gothic"/>
                <w:sz w:val="16"/>
                <w:szCs w:val="16"/>
              </w:rPr>
            </w:pPr>
            <w:r w:rsidRPr="00290197">
              <w:rPr>
                <w:rFonts w:ascii="Century Gothic" w:hAnsi="Century Gothic"/>
                <w:sz w:val="16"/>
                <w:szCs w:val="16"/>
              </w:rPr>
              <w:t>EJECUTOR</w:t>
            </w:r>
          </w:p>
        </w:tc>
        <w:tc>
          <w:tcPr>
            <w:tcW w:w="3479" w:type="dxa"/>
            <w:noWrap/>
            <w:vAlign w:val="bottom"/>
            <w:hideMark/>
          </w:tcPr>
          <w:p w14:paraId="2CE7B45A" w14:textId="4DFC43BE" w:rsidR="00D117EE" w:rsidRPr="00290197" w:rsidRDefault="00C94F07" w:rsidP="00290197">
            <w:pPr>
              <w:spacing w:after="0" w:line="240" w:lineRule="auto"/>
              <w:jc w:val="center"/>
              <w:rPr>
                <w:rFonts w:ascii="Century Gothic" w:hAnsi="Century Gothic"/>
                <w:sz w:val="16"/>
                <w:szCs w:val="16"/>
              </w:rPr>
            </w:pPr>
            <w:r w:rsidRPr="00290197">
              <w:rPr>
                <w:rFonts w:ascii="Century Gothic" w:hAnsi="Century Gothic"/>
                <w:sz w:val="16"/>
                <w:szCs w:val="16"/>
              </w:rPr>
              <w:t>SUPERVISOR/INTERVENTOR</w:t>
            </w:r>
          </w:p>
        </w:tc>
      </w:tr>
    </w:tbl>
    <w:p w14:paraId="1181C790" w14:textId="77777777" w:rsidR="003A0723" w:rsidRPr="00017092" w:rsidRDefault="003A0723" w:rsidP="00290197">
      <w:pPr>
        <w:spacing w:after="0" w:line="240" w:lineRule="auto"/>
        <w:jc w:val="both"/>
        <w:rPr>
          <w:rFonts w:ascii="Century Gothic" w:hAnsi="Century Gothic"/>
          <w:sz w:val="18"/>
          <w:szCs w:val="18"/>
        </w:rPr>
      </w:pPr>
    </w:p>
    <w:sectPr w:rsidR="003A0723" w:rsidRPr="00017092">
      <w:headerReference w:type="default" r:id="rId8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CABFA6" w14:textId="77777777" w:rsidR="00E27A4C" w:rsidRDefault="00E27A4C" w:rsidP="00810450">
      <w:pPr>
        <w:spacing w:after="0" w:line="240" w:lineRule="auto"/>
      </w:pPr>
      <w:r>
        <w:separator/>
      </w:r>
    </w:p>
  </w:endnote>
  <w:endnote w:type="continuationSeparator" w:id="0">
    <w:p w14:paraId="6886AD48" w14:textId="77777777" w:rsidR="00E27A4C" w:rsidRDefault="00E27A4C" w:rsidP="008104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FE0E20" w14:textId="77777777" w:rsidR="00E27A4C" w:rsidRDefault="00E27A4C" w:rsidP="00810450">
      <w:pPr>
        <w:spacing w:after="0" w:line="240" w:lineRule="auto"/>
      </w:pPr>
      <w:r>
        <w:separator/>
      </w:r>
    </w:p>
  </w:footnote>
  <w:footnote w:type="continuationSeparator" w:id="0">
    <w:p w14:paraId="19AA5165" w14:textId="77777777" w:rsidR="00E27A4C" w:rsidRDefault="00E27A4C" w:rsidP="008104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aconcuadrcula"/>
      <w:tblW w:w="9511" w:type="dxa"/>
      <w:jc w:val="center"/>
      <w:tblLook w:val="04A0" w:firstRow="1" w:lastRow="0" w:firstColumn="1" w:lastColumn="0" w:noHBand="0" w:noVBand="1"/>
    </w:tblPr>
    <w:tblGrid>
      <w:gridCol w:w="1872"/>
      <w:gridCol w:w="5765"/>
      <w:gridCol w:w="1874"/>
    </w:tblGrid>
    <w:tr w:rsidR="00A0483F" w:rsidRPr="00A0483F" w14:paraId="4496E56D" w14:textId="77777777" w:rsidTr="00A0483F">
      <w:trPr>
        <w:trHeight w:val="122"/>
        <w:jc w:val="center"/>
      </w:trPr>
      <w:tc>
        <w:tcPr>
          <w:tcW w:w="1872" w:type="dxa"/>
          <w:vMerge w:val="restart"/>
        </w:tcPr>
        <w:p w14:paraId="5E71E7A2" w14:textId="77777777" w:rsidR="00A0483F" w:rsidRPr="00A0483F" w:rsidRDefault="00A0483F" w:rsidP="00A0483F">
          <w:pPr>
            <w:pStyle w:val="Encabezado"/>
            <w:jc w:val="center"/>
            <w:rPr>
              <w:sz w:val="18"/>
              <w:szCs w:val="18"/>
            </w:rPr>
          </w:pPr>
          <w:bookmarkStart w:id="5" w:name="_Hlk205199756"/>
          <w:r w:rsidRPr="00A0483F">
            <w:rPr>
              <w:noProof/>
              <w:sz w:val="18"/>
              <w:szCs w:val="18"/>
            </w:rPr>
            <w:drawing>
              <wp:anchor distT="0" distB="0" distL="114300" distR="114300" simplePos="0" relativeHeight="251659264" behindDoc="0" locked="0" layoutInCell="1" allowOverlap="1" wp14:anchorId="5A3A54DE" wp14:editId="6D980BFA">
                <wp:simplePos x="0" y="0"/>
                <wp:positionH relativeFrom="column">
                  <wp:posOffset>-1270</wp:posOffset>
                </wp:positionH>
                <wp:positionV relativeFrom="paragraph">
                  <wp:posOffset>39370</wp:posOffset>
                </wp:positionV>
                <wp:extent cx="1049655" cy="400050"/>
                <wp:effectExtent l="0" t="0" r="0" b="0"/>
                <wp:wrapNone/>
                <wp:docPr id="908889499" name="Imagen 2" descr="Logotipo, nombre de la empresa&#10;&#10;El contenido generado por IA puede ser incorrecto.">
                  <a:extLst xmlns:a="http://schemas.openxmlformats.org/drawingml/2006/main">
                    <a:ext uri="{FF2B5EF4-FFF2-40B4-BE49-F238E27FC236}">
                      <a16:creationId xmlns:a16="http://schemas.microsoft.com/office/drawing/2014/main" id="{671CEA29-E841-7240-2A0B-9CF715437494}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Imagen 2" descr="Logotipo, nombre de la empresa&#10;&#10;El contenido generado por IA puede ser incorrecto.">
                          <a:extLst>
                            <a:ext uri="{FF2B5EF4-FFF2-40B4-BE49-F238E27FC236}">
                              <a16:creationId xmlns:a16="http://schemas.microsoft.com/office/drawing/2014/main" id="{671CEA29-E841-7240-2A0B-9CF715437494}"/>
                            </a:ext>
                          </a:extLst>
                        </pic:cNvPr>
                        <pic:cNvPicPr>
                          <a:picLocks noChangeAspect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16907" b="14165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49655" cy="4000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5765" w:type="dxa"/>
        </w:tcPr>
        <w:p w14:paraId="52D028C3" w14:textId="77777777" w:rsidR="00A0483F" w:rsidRPr="00A0483F" w:rsidRDefault="00A0483F" w:rsidP="00A0483F">
          <w:pPr>
            <w:pStyle w:val="Encabezado"/>
            <w:jc w:val="center"/>
            <w:rPr>
              <w:rFonts w:ascii="Century Gothic" w:hAnsi="Century Gothic"/>
              <w:b/>
              <w:bCs/>
              <w:sz w:val="20"/>
              <w:szCs w:val="20"/>
            </w:rPr>
          </w:pPr>
          <w:r w:rsidRPr="00A0483F">
            <w:rPr>
              <w:rFonts w:ascii="Century Gothic" w:hAnsi="Century Gothic"/>
              <w:b/>
              <w:bCs/>
              <w:sz w:val="20"/>
              <w:szCs w:val="20"/>
            </w:rPr>
            <w:t>MINISTERIO DE VIVIENDA, CIUDAD Y TERRITORIO</w:t>
          </w:r>
        </w:p>
      </w:tc>
      <w:tc>
        <w:tcPr>
          <w:tcW w:w="1874" w:type="dxa"/>
          <w:vMerge w:val="restart"/>
        </w:tcPr>
        <w:p w14:paraId="16B8A4CC" w14:textId="77777777" w:rsidR="00A0483F" w:rsidRPr="00A0483F" w:rsidRDefault="00A0483F" w:rsidP="00A0483F">
          <w:pPr>
            <w:pStyle w:val="Encabezado"/>
            <w:jc w:val="center"/>
            <w:rPr>
              <w:rFonts w:ascii="Century Gothic" w:hAnsi="Century Gothic"/>
              <w:b/>
              <w:bCs/>
              <w:sz w:val="18"/>
              <w:szCs w:val="18"/>
            </w:rPr>
          </w:pPr>
        </w:p>
      </w:tc>
    </w:tr>
    <w:tr w:rsidR="00A0483F" w:rsidRPr="00A0483F" w14:paraId="760F1854" w14:textId="77777777" w:rsidTr="00A0483F">
      <w:trPr>
        <w:trHeight w:val="224"/>
        <w:jc w:val="center"/>
      </w:trPr>
      <w:tc>
        <w:tcPr>
          <w:tcW w:w="1872" w:type="dxa"/>
          <w:vMerge/>
        </w:tcPr>
        <w:p w14:paraId="6BEC4CBA" w14:textId="77777777" w:rsidR="00A0483F" w:rsidRPr="00A0483F" w:rsidRDefault="00A0483F" w:rsidP="00A0483F">
          <w:pPr>
            <w:pStyle w:val="Encabezado"/>
            <w:jc w:val="center"/>
            <w:rPr>
              <w:sz w:val="18"/>
              <w:szCs w:val="18"/>
            </w:rPr>
          </w:pPr>
        </w:p>
      </w:tc>
      <w:tc>
        <w:tcPr>
          <w:tcW w:w="5765" w:type="dxa"/>
        </w:tcPr>
        <w:p w14:paraId="63487C5F" w14:textId="77777777" w:rsidR="00A0483F" w:rsidRPr="00A0483F" w:rsidRDefault="00A0483F" w:rsidP="00A0483F">
          <w:pPr>
            <w:pStyle w:val="Encabezado"/>
            <w:jc w:val="center"/>
            <w:rPr>
              <w:rFonts w:ascii="Century Gothic" w:hAnsi="Century Gothic"/>
              <w:b/>
              <w:bCs/>
              <w:sz w:val="20"/>
              <w:szCs w:val="20"/>
            </w:rPr>
          </w:pPr>
          <w:r w:rsidRPr="00A0483F">
            <w:rPr>
              <w:rFonts w:ascii="Century Gothic" w:hAnsi="Century Gothic"/>
              <w:b/>
              <w:bCs/>
              <w:sz w:val="18"/>
              <w:szCs w:val="18"/>
            </w:rPr>
            <w:t>DIRECCIÓN DE INVERSIONES EN VIVIENDA DE INTERÉS SOCIAL</w:t>
          </w:r>
        </w:p>
      </w:tc>
      <w:tc>
        <w:tcPr>
          <w:tcW w:w="1874" w:type="dxa"/>
          <w:vMerge/>
        </w:tcPr>
        <w:p w14:paraId="6ED82BA4" w14:textId="77777777" w:rsidR="00A0483F" w:rsidRPr="00A0483F" w:rsidRDefault="00A0483F" w:rsidP="00A0483F">
          <w:pPr>
            <w:pStyle w:val="Encabezado"/>
            <w:jc w:val="center"/>
            <w:rPr>
              <w:rFonts w:ascii="Century Gothic" w:hAnsi="Century Gothic"/>
              <w:b/>
              <w:bCs/>
              <w:sz w:val="18"/>
              <w:szCs w:val="18"/>
            </w:rPr>
          </w:pPr>
        </w:p>
      </w:tc>
    </w:tr>
    <w:tr w:rsidR="00A0483F" w:rsidRPr="00A0483F" w14:paraId="6E414D2B" w14:textId="77777777" w:rsidTr="00A0483F">
      <w:trPr>
        <w:trHeight w:val="224"/>
        <w:jc w:val="center"/>
      </w:trPr>
      <w:tc>
        <w:tcPr>
          <w:tcW w:w="1872" w:type="dxa"/>
          <w:vMerge/>
        </w:tcPr>
        <w:p w14:paraId="3C254221" w14:textId="77777777" w:rsidR="00A0483F" w:rsidRPr="00A0483F" w:rsidRDefault="00A0483F" w:rsidP="00A0483F">
          <w:pPr>
            <w:pStyle w:val="Encabezado"/>
            <w:jc w:val="center"/>
            <w:rPr>
              <w:sz w:val="18"/>
              <w:szCs w:val="18"/>
            </w:rPr>
          </w:pPr>
        </w:p>
      </w:tc>
      <w:tc>
        <w:tcPr>
          <w:tcW w:w="5765" w:type="dxa"/>
        </w:tcPr>
        <w:p w14:paraId="7C66D050" w14:textId="77777777" w:rsidR="00A0483F" w:rsidRPr="00A0483F" w:rsidRDefault="00A0483F" w:rsidP="00A0483F">
          <w:pPr>
            <w:pStyle w:val="Encabezado"/>
            <w:jc w:val="center"/>
            <w:rPr>
              <w:rFonts w:ascii="Century Gothic" w:hAnsi="Century Gothic"/>
              <w:b/>
              <w:bCs/>
              <w:sz w:val="20"/>
              <w:szCs w:val="20"/>
            </w:rPr>
          </w:pPr>
          <w:r w:rsidRPr="00A0483F">
            <w:rPr>
              <w:rFonts w:ascii="Century Gothic" w:hAnsi="Century Gothic"/>
              <w:b/>
              <w:bCs/>
              <w:sz w:val="20"/>
              <w:szCs w:val="20"/>
            </w:rPr>
            <w:t>ACTA DE VISITA DOMICILIARIA</w:t>
          </w:r>
        </w:p>
      </w:tc>
      <w:tc>
        <w:tcPr>
          <w:tcW w:w="1874" w:type="dxa"/>
          <w:vMerge/>
        </w:tcPr>
        <w:p w14:paraId="0F529596" w14:textId="77777777" w:rsidR="00A0483F" w:rsidRPr="00A0483F" w:rsidRDefault="00A0483F" w:rsidP="00A0483F">
          <w:pPr>
            <w:pStyle w:val="Encabezado"/>
            <w:jc w:val="center"/>
            <w:rPr>
              <w:rFonts w:ascii="Century Gothic" w:hAnsi="Century Gothic"/>
              <w:b/>
              <w:bCs/>
              <w:sz w:val="18"/>
              <w:szCs w:val="18"/>
            </w:rPr>
          </w:pPr>
        </w:p>
      </w:tc>
    </w:tr>
    <w:bookmarkEnd w:id="5"/>
  </w:tbl>
  <w:p w14:paraId="317EE90E" w14:textId="77777777" w:rsidR="00A0483F" w:rsidRPr="00A0483F" w:rsidRDefault="00A0483F">
    <w:pPr>
      <w:pStyle w:val="Encabezado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E81E27"/>
    <w:multiLevelType w:val="multilevel"/>
    <w:tmpl w:val="E55A41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9414490"/>
    <w:multiLevelType w:val="hybridMultilevel"/>
    <w:tmpl w:val="AB7073EE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E040ACE"/>
    <w:multiLevelType w:val="multilevel"/>
    <w:tmpl w:val="4D6CB0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F004F8C"/>
    <w:multiLevelType w:val="hybridMultilevel"/>
    <w:tmpl w:val="89A04050"/>
    <w:lvl w:ilvl="0" w:tplc="A8B6C6BE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A20A78"/>
    <w:multiLevelType w:val="multilevel"/>
    <w:tmpl w:val="7B8AF1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9D6125F"/>
    <w:multiLevelType w:val="multilevel"/>
    <w:tmpl w:val="071294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414550078">
    <w:abstractNumId w:val="5"/>
  </w:num>
  <w:num w:numId="2" w16cid:durableId="1604991140">
    <w:abstractNumId w:val="2"/>
  </w:num>
  <w:num w:numId="3" w16cid:durableId="1783917171">
    <w:abstractNumId w:val="4"/>
  </w:num>
  <w:num w:numId="4" w16cid:durableId="56442158">
    <w:abstractNumId w:val="1"/>
  </w:num>
  <w:num w:numId="5" w16cid:durableId="1373841068">
    <w:abstractNumId w:val="3"/>
  </w:num>
  <w:num w:numId="6" w16cid:durableId="1415129172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Maria Isabel Serrano Piraquive">
    <w15:presenceInfo w15:providerId="AD" w15:userId="S::mariai.serrano@esap.edu.co::4fb85fc5-7fb8-4971-a578-b25f20fcbbc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688"/>
    <w:rsid w:val="00000688"/>
    <w:rsid w:val="00017092"/>
    <w:rsid w:val="000E0E32"/>
    <w:rsid w:val="000E2D41"/>
    <w:rsid w:val="00233B81"/>
    <w:rsid w:val="00290197"/>
    <w:rsid w:val="003A0723"/>
    <w:rsid w:val="0050491A"/>
    <w:rsid w:val="006944D8"/>
    <w:rsid w:val="00802A36"/>
    <w:rsid w:val="00810450"/>
    <w:rsid w:val="00872C14"/>
    <w:rsid w:val="00A0483F"/>
    <w:rsid w:val="00A25DC6"/>
    <w:rsid w:val="00AA1B37"/>
    <w:rsid w:val="00BF4AB1"/>
    <w:rsid w:val="00C94F07"/>
    <w:rsid w:val="00CB0A5E"/>
    <w:rsid w:val="00CF4C70"/>
    <w:rsid w:val="00D117EE"/>
    <w:rsid w:val="00DC448D"/>
    <w:rsid w:val="00DD79AB"/>
    <w:rsid w:val="00E27A4C"/>
    <w:rsid w:val="00F76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539C1C"/>
  <w15:chartTrackingRefBased/>
  <w15:docId w15:val="{CEF2168A-B43B-477B-B5FE-95FD9EE09D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s-CO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00068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00068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00068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00068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00068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00068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00068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00068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00068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00068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00068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00068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000688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000688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000688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000688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000688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000688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00068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00068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00068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00068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00068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000688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000688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000688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00068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000688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000688"/>
    <w:rPr>
      <w:b/>
      <w:bCs/>
      <w:smallCaps/>
      <w:color w:val="0F4761" w:themeColor="accent1" w:themeShade="BF"/>
      <w:spacing w:val="5"/>
    </w:rPr>
  </w:style>
  <w:style w:type="paragraph" w:styleId="NormalWeb">
    <w:name w:val="Normal (Web)"/>
    <w:basedOn w:val="Normal"/>
    <w:uiPriority w:val="99"/>
    <w:semiHidden/>
    <w:unhideWhenUsed/>
    <w:rsid w:val="0050491A"/>
    <w:rPr>
      <w:rFonts w:ascii="Times New Roman" w:hAnsi="Times New Roman" w:cs="Times New Roman"/>
    </w:rPr>
  </w:style>
  <w:style w:type="paragraph" w:styleId="Encabezado">
    <w:name w:val="header"/>
    <w:basedOn w:val="Normal"/>
    <w:link w:val="EncabezadoCar"/>
    <w:uiPriority w:val="99"/>
    <w:unhideWhenUsed/>
    <w:rsid w:val="003A0723"/>
    <w:pPr>
      <w:widowControl w:val="0"/>
      <w:tabs>
        <w:tab w:val="center" w:pos="4419"/>
        <w:tab w:val="right" w:pos="8838"/>
      </w:tabs>
      <w:autoSpaceDE w:val="0"/>
      <w:autoSpaceDN w:val="0"/>
      <w:spacing w:after="0" w:line="240" w:lineRule="auto"/>
    </w:pPr>
    <w:rPr>
      <w:rFonts w:ascii="Arial" w:eastAsia="Arial" w:hAnsi="Arial" w:cs="Arial"/>
      <w:kern w:val="0"/>
      <w:sz w:val="22"/>
      <w:szCs w:val="22"/>
      <w:lang w:val="es-ES" w:eastAsia="en-US"/>
      <w14:ligatures w14:val="none"/>
    </w:rPr>
  </w:style>
  <w:style w:type="character" w:customStyle="1" w:styleId="EncabezadoCar">
    <w:name w:val="Encabezado Car"/>
    <w:basedOn w:val="Fuentedeprrafopredeter"/>
    <w:link w:val="Encabezado"/>
    <w:uiPriority w:val="99"/>
    <w:rsid w:val="003A0723"/>
    <w:rPr>
      <w:rFonts w:ascii="Arial" w:eastAsia="Arial" w:hAnsi="Arial" w:cs="Arial"/>
      <w:kern w:val="0"/>
      <w:sz w:val="22"/>
      <w:szCs w:val="22"/>
      <w:lang w:val="es-ES" w:eastAsia="en-US"/>
      <w14:ligatures w14:val="none"/>
    </w:rPr>
  </w:style>
  <w:style w:type="table" w:styleId="Tablaconcuadrcula">
    <w:name w:val="Table Grid"/>
    <w:basedOn w:val="Tablanormal"/>
    <w:uiPriority w:val="39"/>
    <w:rsid w:val="003A0723"/>
    <w:pPr>
      <w:widowControl w:val="0"/>
      <w:autoSpaceDE w:val="0"/>
      <w:autoSpaceDN w:val="0"/>
      <w:spacing w:after="0" w:line="240" w:lineRule="auto"/>
    </w:pPr>
    <w:rPr>
      <w:rFonts w:eastAsiaTheme="minorHAnsi"/>
      <w:kern w:val="0"/>
      <w:sz w:val="22"/>
      <w:szCs w:val="22"/>
      <w:lang w:val="en-US" w:eastAsia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edepgina">
    <w:name w:val="footer"/>
    <w:basedOn w:val="Normal"/>
    <w:link w:val="PiedepginaCar"/>
    <w:uiPriority w:val="99"/>
    <w:unhideWhenUsed/>
    <w:rsid w:val="0081045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10450"/>
  </w:style>
  <w:style w:type="paragraph" w:styleId="Revisin">
    <w:name w:val="Revision"/>
    <w:hidden/>
    <w:uiPriority w:val="99"/>
    <w:semiHidden/>
    <w:rsid w:val="00A0483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686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23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6368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620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92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9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1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72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9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8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0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19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0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56932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848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065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722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674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4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3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26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25161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828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0B36B8-5DED-43CD-BFF7-7446DF4AD7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439</Words>
  <Characters>2419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Gina Fernanda Saldaña Arias</dc:creator>
  <cp:keywords/>
  <dc:description/>
  <cp:lastModifiedBy>Maria Isabel Serrano Piraquive</cp:lastModifiedBy>
  <cp:revision>9</cp:revision>
  <cp:lastPrinted>2025-08-04T20:06:00Z</cp:lastPrinted>
  <dcterms:created xsi:type="dcterms:W3CDTF">2025-08-04T21:53:00Z</dcterms:created>
  <dcterms:modified xsi:type="dcterms:W3CDTF">2025-08-15T21:50:00Z</dcterms:modified>
</cp:coreProperties>
</file>